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5FDA71C5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>zawarta w dniu</w:t>
      </w:r>
      <w:r w:rsidR="002F12A2">
        <w:rPr>
          <w:rFonts w:asciiTheme="minorHAnsi" w:hAnsiTheme="minorHAnsi" w:cstheme="minorHAnsi"/>
        </w:rPr>
        <w:t>…….</w:t>
      </w:r>
      <w:r w:rsidR="008536FB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Pr="00F879FE">
        <w:rPr>
          <w:rFonts w:asciiTheme="minorHAnsi" w:hAnsiTheme="minorHAnsi" w:cstheme="minorHAnsi"/>
        </w:rPr>
        <w:t xml:space="preserve"> r. w Poznaniu pomiędzy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13E51A3D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A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6CB1A154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5E0BD771" w14:textId="77777777" w:rsidR="00144E72" w:rsidRDefault="00144E72" w:rsidP="00144E72">
      <w:pPr>
        <w:pStyle w:val="WW-Tekstpodstawowy2"/>
        <w:numPr>
          <w:ilvl w:val="0"/>
          <w:numId w:val="17"/>
        </w:numPr>
        <w:ind w:start="25.10pt"/>
        <w:rPr>
          <w:sz w:val="22"/>
          <w:szCs w:val="22"/>
        </w:rPr>
      </w:pPr>
      <w:r>
        <w:rPr>
          <w:sz w:val="22"/>
          <w:szCs w:val="22"/>
        </w:rPr>
        <w:t>Kierownika Zakładu Wsparcia Technicznego – Remigiusza Marcinkowskiego, nr upoważnienia BZ/03/03/2025</w:t>
      </w:r>
    </w:p>
    <w:p w14:paraId="7F423C96" w14:textId="77777777" w:rsidR="00144E72" w:rsidRPr="00F879FE" w:rsidRDefault="00144E72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</w:p>
    <w:p w14:paraId="28DC6238" w14:textId="7F17C39D" w:rsid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</w:t>
      </w:r>
    </w:p>
    <w:p w14:paraId="541F30BD" w14:textId="77777777" w:rsidR="00162BE6" w:rsidRDefault="002F12A2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="Calibri" w:hAnsi="Calibri" w:cs="Calibri"/>
          <w:b/>
          <w:color w:val="000000"/>
        </w:rPr>
        <w:t>………………………………………………………………………………………………………………………………………………..</w:t>
      </w:r>
    </w:p>
    <w:p w14:paraId="698F040E" w14:textId="77777777" w:rsidR="00162BE6" w:rsidRDefault="00162BE6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04F9E82F" w14:textId="3EABC613" w:rsidR="008207E3" w:rsidRDefault="00162BE6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</w:t>
      </w:r>
      <w:r w:rsidR="00C04FF3" w:rsidRPr="00F879FE">
        <w:rPr>
          <w:rFonts w:asciiTheme="minorHAnsi" w:hAnsiTheme="minorHAnsi" w:cstheme="minorHAnsi"/>
          <w:sz w:val="22"/>
        </w:rPr>
        <w:t>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</w:t>
      </w:r>
      <w:r w:rsidR="00F1545B">
        <w:rPr>
          <w:rFonts w:asciiTheme="minorHAnsi" w:hAnsiTheme="minorHAnsi" w:cstheme="minorHAnsi"/>
          <w:sz w:val="22"/>
        </w:rPr>
        <w:t>„ reprezentowanym przez</w:t>
      </w:r>
    </w:p>
    <w:p w14:paraId="06966AE1" w14:textId="77777777" w:rsidR="00162BE6" w:rsidRDefault="00162BE6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387F691B" w14:textId="4B946645" w:rsidR="00162BE6" w:rsidRDefault="00162BE6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</w:t>
      </w:r>
    </w:p>
    <w:p w14:paraId="5C0E92B0" w14:textId="667DEC12" w:rsidR="001B7D61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11801942" w14:textId="77777777" w:rsidR="00D11645" w:rsidRPr="00F879FE" w:rsidRDefault="00D11645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02265B9B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w wyniku postepowania przeprowadzonego w </w:t>
      </w:r>
      <w:r w:rsidRPr="006826EA">
        <w:rPr>
          <w:rFonts w:asciiTheme="minorHAnsi" w:hAnsiTheme="minorHAnsi" w:cstheme="minorHAnsi"/>
          <w:b/>
          <w:bCs/>
        </w:rPr>
        <w:t>oparciu</w:t>
      </w:r>
      <w:r w:rsidR="006826EA" w:rsidRPr="006826EA">
        <w:rPr>
          <w:rFonts w:asciiTheme="minorHAnsi" w:hAnsiTheme="minorHAnsi" w:cstheme="minorHAnsi"/>
          <w:b/>
          <w:bCs/>
        </w:rPr>
        <w:t xml:space="preserve"> o procedurę udzielania zamówień podprogowych</w:t>
      </w:r>
      <w:r w:rsidRPr="00F879FE">
        <w:rPr>
          <w:rFonts w:asciiTheme="minorHAnsi" w:hAnsiTheme="minorHAnsi" w:cstheme="minorHAnsi"/>
        </w:rPr>
        <w:t xml:space="preserve"> 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6A319666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zamawia, a Dostawca zobowiązuje</w:t>
      </w:r>
      <w:r w:rsidR="00F1545B">
        <w:rPr>
          <w:rFonts w:asciiTheme="minorHAnsi" w:hAnsiTheme="minorHAnsi" w:cstheme="minorHAnsi"/>
        </w:rPr>
        <w:t xml:space="preserve"> się</w:t>
      </w:r>
      <w:r w:rsidRPr="00F879FE">
        <w:rPr>
          <w:rFonts w:asciiTheme="minorHAnsi" w:hAnsiTheme="minorHAnsi" w:cstheme="minorHAnsi"/>
        </w:rPr>
        <w:t xml:space="preserve"> </w:t>
      </w:r>
      <w:r w:rsidR="00325612">
        <w:rPr>
          <w:rFonts w:asciiTheme="minorHAnsi" w:hAnsiTheme="minorHAnsi" w:cstheme="minorHAnsi"/>
        </w:rPr>
        <w:t>dostarczyć</w:t>
      </w:r>
      <w:r w:rsidRPr="00F879FE">
        <w:rPr>
          <w:rFonts w:asciiTheme="minorHAnsi" w:hAnsiTheme="minorHAnsi" w:cstheme="minorHAnsi"/>
        </w:rPr>
        <w:t xml:space="preserve"> </w:t>
      </w:r>
      <w:r w:rsidR="00C401E5">
        <w:rPr>
          <w:bCs/>
        </w:rPr>
        <w:t>now</w:t>
      </w:r>
      <w:r w:rsidR="00C13043">
        <w:rPr>
          <w:bCs/>
        </w:rPr>
        <w:t xml:space="preserve">e części </w:t>
      </w:r>
      <w:r w:rsidR="005C3A56">
        <w:rPr>
          <w:bCs/>
        </w:rPr>
        <w:t xml:space="preserve">do </w:t>
      </w:r>
      <w:r w:rsidR="00162BE6">
        <w:rPr>
          <w:bCs/>
        </w:rPr>
        <w:t>urządzeń HUBER</w:t>
      </w:r>
      <w:r w:rsidR="00C0759B">
        <w:rPr>
          <w:bCs/>
        </w:rPr>
        <w:t xml:space="preserve"> </w:t>
      </w:r>
      <w:r w:rsidR="00F1545B">
        <w:rPr>
          <w:bCs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>dalej „Towarem”) – zgodnie z ofertą Dostawcy z dnia</w:t>
      </w:r>
      <w:r w:rsidR="002F12A2">
        <w:rPr>
          <w:rFonts w:asciiTheme="minorHAnsi" w:hAnsiTheme="minorHAnsi" w:cstheme="minorHAnsi"/>
        </w:rPr>
        <w:t>……</w:t>
      </w:r>
      <w:r w:rsidR="00FD785D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="00FD785D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056B59C6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Przedmiot Umowy został szczegółowo określony w zaproszeniu do składania ofert Zamawiającego z dnia</w:t>
      </w:r>
      <w:r w:rsidR="002F12A2">
        <w:rPr>
          <w:rFonts w:asciiTheme="minorHAnsi" w:hAnsiTheme="minorHAnsi" w:cstheme="minorHAnsi"/>
        </w:rPr>
        <w:t>………….</w:t>
      </w:r>
      <w:r w:rsidR="00FD785D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Pr="00F879FE">
        <w:rPr>
          <w:rFonts w:asciiTheme="minorHAnsi" w:hAnsiTheme="minorHAnsi" w:cstheme="minorHAnsi"/>
        </w:rPr>
        <w:t xml:space="preserve"> r. które stanowi załącznik </w:t>
      </w:r>
      <w:r w:rsidR="00D11645">
        <w:rPr>
          <w:rFonts w:asciiTheme="minorHAnsi" w:hAnsiTheme="minorHAnsi" w:cstheme="minorHAnsi"/>
        </w:rPr>
        <w:t>b</w:t>
      </w:r>
      <w:r w:rsidRPr="00F879FE">
        <w:rPr>
          <w:rFonts w:asciiTheme="minorHAnsi" w:hAnsiTheme="minorHAnsi" w:cstheme="minorHAnsi"/>
        </w:rPr>
        <w:t xml:space="preserve">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D64C486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2BCF43B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C406F5F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A8CC241" w14:textId="77777777" w:rsidR="00FD785D" w:rsidRDefault="00FD785D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2694B68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DCC3DF3" w14:textId="77777777" w:rsidR="002F12A2" w:rsidRDefault="002F12A2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FA25367" w14:textId="77777777" w:rsidR="002F12A2" w:rsidRDefault="002F12A2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066B6B1" w14:textId="77777777" w:rsidR="00C401E5" w:rsidRPr="00F879FE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0D43C525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A907FC">
        <w:rPr>
          <w:rFonts w:asciiTheme="minorHAnsi" w:hAnsiTheme="minorHAnsi" w:cstheme="minorHAnsi"/>
          <w:color w:val="000000"/>
          <w:sz w:val="22"/>
        </w:rPr>
        <w:t>10</w:t>
      </w:r>
      <w:r w:rsidR="008B4ADD">
        <w:rPr>
          <w:rFonts w:asciiTheme="minorHAnsi" w:hAnsiTheme="minorHAnsi" w:cstheme="minorHAnsi"/>
          <w:color w:val="000000"/>
          <w:sz w:val="22"/>
        </w:rPr>
        <w:t xml:space="preserve"> tygodni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 </w:t>
      </w:r>
      <w:r w:rsidR="004616D3">
        <w:rPr>
          <w:rFonts w:asciiTheme="minorHAnsi" w:hAnsiTheme="minorHAnsi" w:cstheme="minorHAnsi"/>
          <w:color w:val="000000"/>
          <w:sz w:val="22"/>
        </w:rPr>
        <w:t>/o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095BBD9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r w:rsidR="004616D3" w:rsidRPr="00C401E5">
        <w:t>piotr.kozera@aquanet.pl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, </w:t>
      </w:r>
      <w:r w:rsidRPr="00F879FE">
        <w:rPr>
          <w:rFonts w:asciiTheme="minorHAnsi" w:hAnsiTheme="minorHAnsi" w:cstheme="minorHAnsi"/>
          <w:sz w:val="22"/>
        </w:rPr>
        <w:t>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Zamawiającego (zwanym dalej</w:t>
      </w:r>
      <w:r w:rsidR="00F93C80">
        <w:rPr>
          <w:rFonts w:asciiTheme="minorHAnsi" w:hAnsiTheme="minorHAnsi" w:cstheme="minorHAnsi"/>
          <w:sz w:val="22"/>
        </w:rPr>
        <w:t>:</w:t>
      </w:r>
      <w:r w:rsidRPr="00F879FE">
        <w:rPr>
          <w:rFonts w:asciiTheme="minorHAnsi" w:hAnsiTheme="minorHAnsi" w:cstheme="minorHAnsi"/>
          <w:sz w:val="22"/>
        </w:rPr>
        <w:t xml:space="preserve"> „Zamówieniem”).</w:t>
      </w:r>
    </w:p>
    <w:p w14:paraId="6A5E3B5E" w14:textId="4B30CA99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485C50">
        <w:rPr>
          <w:rFonts w:asciiTheme="minorHAnsi" w:hAnsiTheme="minorHAnsi" w:cstheme="minorHAnsi"/>
          <w:sz w:val="22"/>
        </w:rPr>
        <w:t>………..</w:t>
      </w:r>
      <w:r w:rsidR="00175928" w:rsidRPr="00175928">
        <w:rPr>
          <w:rFonts w:asciiTheme="minorHAnsi" w:hAnsiTheme="minorHAnsi" w:cstheme="minorHAnsi"/>
          <w:sz w:val="22"/>
        </w:rPr>
        <w:t>tel.</w:t>
      </w:r>
      <w:r w:rsidR="00485C50">
        <w:rPr>
          <w:rFonts w:asciiTheme="minorHAnsi" w:hAnsiTheme="minorHAnsi" w:cstheme="minorHAnsi"/>
          <w:sz w:val="22"/>
        </w:rPr>
        <w:t>………..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2F12A2">
        <w:t>……………</w:t>
      </w:r>
    </w:p>
    <w:p w14:paraId="54925705" w14:textId="26F717CE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2F12A2">
        <w:rPr>
          <w:rStyle w:val="Hipercze"/>
          <w:rFonts w:asciiTheme="minorHAnsi" w:hAnsiTheme="minorHAnsi" w:cstheme="minorHAnsi"/>
          <w:sz w:val="22"/>
        </w:rPr>
        <w:t>……………………………………….</w:t>
      </w:r>
    </w:p>
    <w:p w14:paraId="007636E8" w14:textId="1E0DD445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C401E5">
        <w:rPr>
          <w:rFonts w:asciiTheme="minorHAnsi" w:hAnsiTheme="minorHAnsi" w:cstheme="minorHAnsi"/>
          <w:sz w:val="22"/>
        </w:rPr>
        <w:t>Piotr Kozera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>723-72</w:t>
      </w:r>
      <w:r w:rsidR="00C401E5">
        <w:rPr>
          <w:rFonts w:asciiTheme="minorHAnsi" w:hAnsiTheme="minorHAnsi" w:cstheme="minorHAnsi"/>
          <w:sz w:val="22"/>
        </w:rPr>
        <w:t>6</w:t>
      </w:r>
      <w:r w:rsidR="00D464C6" w:rsidRPr="00175928">
        <w:rPr>
          <w:rFonts w:asciiTheme="minorHAnsi" w:hAnsiTheme="minorHAnsi" w:cstheme="minorHAnsi"/>
          <w:sz w:val="22"/>
        </w:rPr>
        <w:t>-</w:t>
      </w:r>
      <w:r w:rsidR="00C401E5">
        <w:rPr>
          <w:rFonts w:asciiTheme="minorHAnsi" w:hAnsiTheme="minorHAnsi" w:cstheme="minorHAnsi"/>
          <w:sz w:val="22"/>
        </w:rPr>
        <w:t>051</w:t>
      </w:r>
      <w:r w:rsidR="00D464C6" w:rsidRPr="00175928">
        <w:rPr>
          <w:rFonts w:asciiTheme="minorHAnsi" w:hAnsiTheme="minorHAnsi" w:cstheme="minorHAnsi"/>
          <w:sz w:val="22"/>
        </w:rPr>
        <w:t xml:space="preserve">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18239F">
        <w:rPr>
          <w:rFonts w:asciiTheme="minorHAnsi" w:hAnsiTheme="minorHAnsi" w:cstheme="minorHAnsi"/>
          <w:sz w:val="22"/>
        </w:rPr>
        <w:t xml:space="preserve"> Piotr.kozera@aquanet.pl</w:t>
      </w:r>
      <w:r w:rsidR="00D464C6" w:rsidRPr="00175928">
        <w:rPr>
          <w:rFonts w:asciiTheme="minorHAnsi" w:hAnsiTheme="minorHAnsi" w:cstheme="minorHAnsi"/>
          <w:sz w:val="22"/>
        </w:rPr>
        <w:t xml:space="preserve">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553668B9" w14:textId="2608AF25" w:rsidR="00F1545B" w:rsidRDefault="00585F38" w:rsidP="00585F38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Centralna Oczyszczalnia Ścieków w Koziegłowach k. Poznania ul. Gdyńska 1</w:t>
      </w:r>
      <w:r w:rsidR="00873FE2">
        <w:rPr>
          <w:rFonts w:asciiTheme="minorHAnsi" w:hAnsiTheme="minorHAnsi" w:cstheme="minorHAnsi"/>
          <w:bCs/>
        </w:rPr>
        <w:t xml:space="preserve"> , SUW Mosina ul.</w:t>
      </w:r>
      <w:ins w:id="0" w:author="Piotr Kozera" w:date="2026-02-02T11:35:00Z" w16du:dateUtc="2026-02-02T10:35:00Z">
        <w:r w:rsidR="00873FE2">
          <w:rPr>
            <w:rFonts w:asciiTheme="minorHAnsi" w:hAnsiTheme="minorHAnsi" w:cstheme="minorHAnsi"/>
            <w:bCs/>
          </w:rPr>
          <w:t xml:space="preserve"> </w:t>
        </w:r>
      </w:ins>
      <w:r w:rsidR="00873FE2">
        <w:rPr>
          <w:rFonts w:asciiTheme="minorHAnsi" w:hAnsiTheme="minorHAnsi" w:cstheme="minorHAnsi"/>
          <w:bCs/>
        </w:rPr>
        <w:t>Czereśniowa 1.</w:t>
      </w:r>
      <w:r>
        <w:rPr>
          <w:rFonts w:asciiTheme="minorHAnsi" w:hAnsiTheme="minorHAnsi" w:cstheme="minorHAnsi"/>
          <w:bCs/>
        </w:rPr>
        <w:t>.</w:t>
      </w:r>
    </w:p>
    <w:p w14:paraId="1B035A78" w14:textId="155F7710" w:rsidR="00F879FE" w:rsidRPr="00F879FE" w:rsidRDefault="00F1545B" w:rsidP="00F1545B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Cs/>
        </w:rPr>
        <w:t xml:space="preserve"> </w:t>
      </w:r>
      <w:r w:rsidR="00FF0E21"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="00FF0E21"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0D490759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2F12A2">
        <w:rPr>
          <w:rFonts w:asciiTheme="minorHAnsi" w:eastAsia="Calibri" w:hAnsiTheme="minorHAnsi" w:cstheme="minorHAnsi"/>
          <w:lang w:eastAsia="en-US"/>
        </w:rPr>
        <w:t>…………</w:t>
      </w:r>
      <w:r w:rsidR="002A1A85">
        <w:rPr>
          <w:rFonts w:asciiTheme="minorHAnsi" w:eastAsia="Calibri" w:hAnsiTheme="minorHAnsi" w:cstheme="minorHAnsi"/>
          <w:lang w:eastAsia="en-US"/>
        </w:rPr>
        <w:t>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2F12A2">
        <w:rPr>
          <w:rFonts w:asciiTheme="minorHAnsi" w:hAnsiTheme="minorHAnsi" w:cstheme="minorHAnsi"/>
        </w:rPr>
        <w:t>r………………………….</w:t>
      </w:r>
      <w:r w:rsidR="00392637">
        <w:rPr>
          <w:rFonts w:asciiTheme="minorHAnsi" w:hAnsiTheme="minorHAnsi" w:cstheme="minorHAnsi"/>
        </w:rPr>
        <w:t>złotych</w:t>
      </w:r>
      <w:r w:rsidR="00FD785D">
        <w:rPr>
          <w:rFonts w:asciiTheme="minorHAnsi" w:hAnsiTheme="minorHAnsi" w:cstheme="minorHAnsi"/>
        </w:rPr>
        <w:t xml:space="preserve"> 00/100</w:t>
      </w:r>
      <w:r w:rsidR="004616D3">
        <w:rPr>
          <w:rFonts w:asciiTheme="minorHAnsi" w:hAnsiTheme="minorHAnsi" w:cstheme="minorHAnsi"/>
        </w:rPr>
        <w:t xml:space="preserve"> </w:t>
      </w:r>
      <w:r w:rsidR="00392637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</w:t>
      </w:r>
      <w:r w:rsidR="000E474C">
        <w:rPr>
          <w:rFonts w:asciiTheme="minorHAnsi" w:hAnsiTheme="minorHAnsi" w:cstheme="minorHAnsi"/>
        </w:rPr>
        <w:t>e</w:t>
      </w:r>
      <w:r w:rsidRPr="00F879FE">
        <w:rPr>
          <w:rFonts w:asciiTheme="minorHAnsi" w:hAnsiTheme="minorHAnsi" w:cstheme="minorHAnsi"/>
        </w:rPr>
        <w:t xml:space="preserve"> dalej</w:t>
      </w:r>
      <w:r w:rsidR="004616D3">
        <w:rPr>
          <w:rFonts w:asciiTheme="minorHAnsi" w:hAnsiTheme="minorHAnsi" w:cstheme="minorHAnsi"/>
        </w:rPr>
        <w:t>:</w:t>
      </w:r>
      <w:r w:rsidRPr="00F879FE">
        <w:rPr>
          <w:rFonts w:asciiTheme="minorHAnsi" w:hAnsiTheme="minorHAnsi" w:cstheme="minorHAnsi"/>
        </w:rPr>
        <w:t xml:space="preserve">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27779795" w14:textId="77777777" w:rsidR="00F1545B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</w:p>
    <w:p w14:paraId="7C90C052" w14:textId="160A62A8" w:rsidR="00FF0E21" w:rsidRPr="00F879FE" w:rsidRDefault="00076356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Pr="00F879FE">
        <w:rPr>
          <w:rFonts w:asciiTheme="minorHAnsi" w:hAnsiTheme="minorHAnsi" w:cstheme="minorHAnsi"/>
        </w:rPr>
        <w:t xml:space="preserve"> w Zamówieniu. </w:t>
      </w:r>
    </w:p>
    <w:p w14:paraId="0CA4AF1A" w14:textId="43673EDD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2F12A2">
        <w:rPr>
          <w:rFonts w:cs="Arial"/>
          <w:bCs/>
          <w:color w:val="000000"/>
        </w:rPr>
        <w:t>……………..</w:t>
      </w:r>
      <w:r w:rsidR="00FD785D">
        <w:rPr>
          <w:rFonts w:cs="Arial"/>
          <w:bCs/>
          <w:color w:val="000000"/>
        </w:rPr>
        <w:t>.</w:t>
      </w:r>
    </w:p>
    <w:p w14:paraId="7100ACF3" w14:textId="7B459373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zmiany statusu jako </w:t>
      </w:r>
      <w:r w:rsidR="00F93C80" w:rsidRPr="00F879FE">
        <w:rPr>
          <w:rFonts w:asciiTheme="minorHAnsi" w:hAnsiTheme="minorHAnsi" w:cstheme="minorHAnsi"/>
        </w:rPr>
        <w:t xml:space="preserve">czynnego </w:t>
      </w:r>
      <w:r w:rsidRPr="00F879FE">
        <w:rPr>
          <w:rFonts w:asciiTheme="minorHAnsi" w:hAnsiTheme="minorHAnsi" w:cstheme="minorHAnsi"/>
        </w:rPr>
        <w:t>podatnika podatku VAT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dużym przedsiębiorcą w rozumieniu ustawy o przeciwdziałaniu nadmiernym opóźnieniom w transakcjach handlowych ( </w:t>
      </w:r>
      <w:proofErr w:type="spellStart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t.j</w:t>
      </w:r>
      <w:proofErr w:type="spellEnd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>Za datę zapłaty Wynagrodzenia za Zamówienie przyjmuje się dzień obciążenia rachunku bankowego Zamawiającego.</w:t>
      </w:r>
    </w:p>
    <w:p w14:paraId="056927B6" w14:textId="49D5E411" w:rsidR="005F41F0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Faktury za wykonanie Przedmiotu Umowy należy przesłać pocztą elektroniczną na adres: </w:t>
      </w:r>
      <w:hyperlink r:id="rId7" w:history="1">
        <w:r w:rsidR="005B04E7" w:rsidRPr="00A8781F">
          <w:rPr>
            <w:rStyle w:val="Hipercze"/>
            <w:rFonts w:asciiTheme="minorHAnsi" w:eastAsiaTheme="minorHAnsi" w:hAnsiTheme="minorHAnsi" w:cstheme="minorHAnsi"/>
            <w:lang w:eastAsia="en-US"/>
          </w:rPr>
          <w:t>odbiorefaktury@aquanet.pl</w:t>
        </w:r>
      </w:hyperlink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289388EE" w14:textId="77777777" w:rsidR="00C401E5" w:rsidRPr="00C401E5" w:rsidRDefault="00C401E5" w:rsidP="00FD785D">
      <w:pPr>
        <w:widowControl/>
        <w:tabs>
          <w:tab w:val="start" w:pos="21.30pt"/>
        </w:tabs>
        <w:spacing w:line="12pt" w:lineRule="auto"/>
        <w:ind w:start="0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10EA8839" w14:textId="035063F9" w:rsidR="005B04E7" w:rsidRPr="005B04E7" w:rsidRDefault="005B04E7" w:rsidP="00C401E5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Strony ustalają, iż za datę wykonania usługi będącej Przedmiotem Umowy uznają datę </w:t>
      </w:r>
      <w:r w:rsidR="00403DE0">
        <w:rPr>
          <w:rFonts w:asciiTheme="minorHAnsi" w:eastAsiaTheme="minorHAnsi" w:hAnsiTheme="minorHAnsi" w:cstheme="minorHAnsi"/>
          <w:color w:val="000000"/>
          <w:lang w:eastAsia="en-US"/>
        </w:rPr>
        <w:t>przekazania</w:t>
      </w: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 Towaru wskazanego w Zamówieniu</w:t>
      </w:r>
      <w:r w:rsidR="00F1545B">
        <w:rPr>
          <w:rFonts w:asciiTheme="minorHAnsi" w:eastAsiaTheme="minorHAnsi" w:hAnsiTheme="minorHAnsi" w:cstheme="minorHAnsi"/>
          <w:color w:val="000000"/>
          <w:lang w:eastAsia="en-US"/>
        </w:rPr>
        <w:t xml:space="preserve"> i odbiorze go przez Zamawiającego bez zastrzeżeń</w:t>
      </w:r>
    </w:p>
    <w:p w14:paraId="3D9BFF92" w14:textId="77777777" w:rsidR="005B04E7" w:rsidRPr="00F879FE" w:rsidRDefault="005B04E7" w:rsidP="00C401E5">
      <w:pPr>
        <w:pStyle w:val="Akapitzlist"/>
        <w:widowControl/>
        <w:tabs>
          <w:tab w:val="start" w:pos="21.30pt"/>
        </w:tabs>
        <w:spacing w:line="12pt" w:lineRule="auto"/>
        <w:ind w:start="18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3EDF7C03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1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CD70D9">
        <w:rPr>
          <w:rFonts w:asciiTheme="minorHAnsi" w:hAnsiTheme="minorHAnsi" w:cstheme="minorHAnsi"/>
        </w:rPr>
        <w:t>12</w:t>
      </w:r>
      <w:r w:rsidR="00DF32D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1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37368B8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0,07 % Wynagrodzenie za każdy rozpoczęty dzień opóźnienia w dostawie Towaru,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352E96B7" w14:textId="32411AEA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0,07% Wynagrodzenia w przypadku niewykonania lub nienależytego wykonania Przedmiotu </w:t>
      </w:r>
      <w:r w:rsidR="00FC4209">
        <w:rPr>
          <w:rFonts w:asciiTheme="minorHAnsi" w:hAnsiTheme="minorHAnsi" w:cstheme="minorHAnsi"/>
          <w:color w:val="000000"/>
        </w:rPr>
        <w:t>U</w:t>
      </w:r>
      <w:r w:rsidRPr="00F879FE">
        <w:rPr>
          <w:rFonts w:asciiTheme="minorHAnsi" w:hAnsiTheme="minorHAnsi" w:cstheme="minorHAnsi"/>
          <w:color w:val="000000"/>
        </w:rPr>
        <w:t xml:space="preserve">mowy,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188CB0BF" w14:textId="06B246D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529B1C64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FD785D">
        <w:rPr>
          <w:rFonts w:asciiTheme="minorHAnsi" w:hAnsiTheme="minorHAnsi" w:cstheme="minorHAnsi"/>
          <w:color w:val="000000"/>
        </w:rPr>
        <w:t xml:space="preserve"> 30 000 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E750CD6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3AE9329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1077F40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A465F2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20E22E4" w14:textId="77777777" w:rsidR="00C401E5" w:rsidRPr="00F879FE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26ECFAE3" w14:textId="2D4E1C88" w:rsidR="00FF0E21" w:rsidRPr="00F879FE" w:rsidRDefault="00FF0E21" w:rsidP="00FD785D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74B83754" w14:textId="0053A888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§ 9 ust. 1 Umowy.</w:t>
      </w:r>
    </w:p>
    <w:p w14:paraId="5A2F7B17" w14:textId="601D973F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</w:t>
      </w:r>
      <w:r w:rsidR="00F22E0D">
        <w:rPr>
          <w:rFonts w:asciiTheme="minorHAnsi" w:hAnsiTheme="minorHAnsi" w:cstheme="minorHAnsi"/>
        </w:rPr>
        <w:t>,</w:t>
      </w:r>
      <w:r w:rsidRPr="00F879FE">
        <w:rPr>
          <w:rFonts w:asciiTheme="minorHAnsi" w:hAnsiTheme="minorHAnsi" w:cstheme="minorHAnsi"/>
        </w:rPr>
        <w:t xml:space="preserve"> w którym upłynie termin wykonania Umowy określony w § 2 ust. 1 Umowy.</w:t>
      </w:r>
    </w:p>
    <w:p w14:paraId="6A91F8A5" w14:textId="24750C66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§ 9 ust. 1 Umowy, w terminie 14 dni od dnia powzięcia przez Zamawiającego informacji w tym zakresie.</w:t>
      </w:r>
    </w:p>
    <w:p w14:paraId="662FF9A8" w14:textId="3969783A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</w:t>
      </w:r>
      <w:r w:rsidR="00F22E0D">
        <w:rPr>
          <w:rFonts w:asciiTheme="minorHAnsi" w:hAnsiTheme="minorHAnsi" w:cstheme="minorHAnsi"/>
          <w:color w:val="000000"/>
        </w:rPr>
        <w:t>ą</w:t>
      </w:r>
      <w:r w:rsidRPr="00F879FE">
        <w:rPr>
          <w:rFonts w:asciiTheme="minorHAnsi" w:hAnsiTheme="minorHAnsi" w:cstheme="minorHAnsi"/>
          <w:color w:val="000000"/>
        </w:rPr>
        <w:t xml:space="preserve">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11600EF0" w14:textId="1E428924" w:rsidR="00FF0E21" w:rsidRPr="00F879FE" w:rsidRDefault="00FF0E21" w:rsidP="00FD785D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</w:t>
      </w:r>
      <w:proofErr w:type="spellStart"/>
      <w:r w:rsidRPr="00F879FE">
        <w:rPr>
          <w:rFonts w:asciiTheme="minorHAnsi" w:hAnsiTheme="minorHAnsi" w:cstheme="minorHAnsi"/>
        </w:rPr>
        <w:t>t.j</w:t>
      </w:r>
      <w:proofErr w:type="spellEnd"/>
      <w:r w:rsidRPr="00F879FE">
        <w:rPr>
          <w:rFonts w:asciiTheme="minorHAnsi" w:hAnsiTheme="minorHAnsi" w:cstheme="minorHAnsi"/>
        </w:rPr>
        <w:t xml:space="preserve">. Dz. U. z 2022 r.,  poz. 1233 ze zm.), </w:t>
      </w:r>
    </w:p>
    <w:p w14:paraId="62159927" w14:textId="1DE05694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FC4209" w:rsidRPr="00F879FE">
        <w:rPr>
          <w:rFonts w:asciiTheme="minorHAnsi" w:hAnsiTheme="minorHAnsi" w:cstheme="minorHAnsi"/>
          <w:lang w:val="fr-FR"/>
        </w:rPr>
        <w:t>202</w:t>
      </w:r>
      <w:r w:rsidR="00FC4209">
        <w:rPr>
          <w:rFonts w:asciiTheme="minorHAnsi" w:hAnsiTheme="minorHAnsi" w:cstheme="minorHAnsi"/>
          <w:lang w:val="fr-FR"/>
        </w:rPr>
        <w:t>5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 xml:space="preserve">r., poz </w:t>
      </w:r>
      <w:r w:rsidR="00FC4209" w:rsidRPr="00F879FE">
        <w:rPr>
          <w:rFonts w:asciiTheme="minorHAnsi" w:hAnsiTheme="minorHAnsi" w:cstheme="minorHAnsi"/>
          <w:lang w:val="fr-FR"/>
        </w:rPr>
        <w:t>2</w:t>
      </w:r>
      <w:r w:rsidR="00FC4209">
        <w:rPr>
          <w:rFonts w:asciiTheme="minorHAnsi" w:hAnsiTheme="minorHAnsi" w:cstheme="minorHAnsi"/>
          <w:lang w:val="fr-FR"/>
        </w:rPr>
        <w:t>4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>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2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2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42662709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706077F3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2F12A2">
        <w:rPr>
          <w:rFonts w:asciiTheme="minorHAnsi" w:hAnsiTheme="minorHAnsi" w:cstheme="minorHAnsi"/>
        </w:rPr>
        <w:t>…………….</w:t>
      </w:r>
      <w:r w:rsidR="00401140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="00401140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0C61C8B6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2F12A2">
        <w:rPr>
          <w:rFonts w:asciiTheme="minorHAnsi" w:hAnsiTheme="minorHAnsi" w:cstheme="minorHAnsi"/>
        </w:rPr>
        <w:t>…………..</w:t>
      </w:r>
      <w:r w:rsidR="00401140">
        <w:rPr>
          <w:rFonts w:asciiTheme="minorHAnsi" w:hAnsiTheme="minorHAnsi" w:cstheme="minorHAnsi"/>
        </w:rPr>
        <w:t>.202</w:t>
      </w:r>
      <w:r w:rsidR="002F12A2">
        <w:rPr>
          <w:rFonts w:asciiTheme="minorHAnsi" w:hAnsiTheme="minorHAnsi" w:cstheme="minorHAnsi"/>
        </w:rPr>
        <w:t>6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7988278B" w14:textId="77777777" w:rsidR="00272523" w:rsidRDefault="00272523">
      <w:pPr>
        <w:spacing w:line="12pt" w:lineRule="auto"/>
      </w:pPr>
      <w:r>
        <w:separator/>
      </w:r>
    </w:p>
  </w:endnote>
  <w:endnote w:type="continuationSeparator" w:id="0">
    <w:p w14:paraId="0502EEB5" w14:textId="77777777" w:rsidR="00272523" w:rsidRDefault="00272523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3B17540" w14:textId="77777777" w:rsidR="00272523" w:rsidRDefault="00272523">
      <w:pPr>
        <w:spacing w:line="12pt" w:lineRule="auto"/>
      </w:pPr>
      <w:r>
        <w:separator/>
      </w:r>
    </w:p>
  </w:footnote>
  <w:footnote w:type="continuationSeparator" w:id="0">
    <w:p w14:paraId="70731778" w14:textId="77777777" w:rsidR="00272523" w:rsidRDefault="00272523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</w:lvl>
    <w:lvl w:ilvl="1" w:tplc="04150019">
      <w:start w:val="1"/>
      <w:numFmt w:val="lowerLetter"/>
      <w:lvlText w:val="%2."/>
      <w:lvlJc w:val="start"/>
      <w:pPr>
        <w:ind w:start="62.25pt" w:hanging="18pt"/>
      </w:pPr>
    </w:lvl>
    <w:lvl w:ilvl="2" w:tplc="0415001B">
      <w:start w:val="1"/>
      <w:numFmt w:val="lowerRoman"/>
      <w:lvlText w:val="%3."/>
      <w:lvlJc w:val="end"/>
      <w:pPr>
        <w:ind w:start="98.25pt" w:hanging="9pt"/>
      </w:pPr>
    </w:lvl>
    <w:lvl w:ilvl="3" w:tplc="0415000F">
      <w:start w:val="1"/>
      <w:numFmt w:val="decimal"/>
      <w:lvlText w:val="%4."/>
      <w:lvlJc w:val="start"/>
      <w:pPr>
        <w:ind w:start="134.25pt" w:hanging="18pt"/>
      </w:pPr>
    </w:lvl>
    <w:lvl w:ilvl="4" w:tplc="04150019">
      <w:start w:val="1"/>
      <w:numFmt w:val="lowerLetter"/>
      <w:lvlText w:val="%5."/>
      <w:lvlJc w:val="start"/>
      <w:pPr>
        <w:ind w:start="170.25pt" w:hanging="18pt"/>
      </w:pPr>
    </w:lvl>
    <w:lvl w:ilvl="5" w:tplc="0415001B">
      <w:start w:val="1"/>
      <w:numFmt w:val="lowerRoman"/>
      <w:lvlText w:val="%6."/>
      <w:lvlJc w:val="end"/>
      <w:pPr>
        <w:ind w:start="206.25pt" w:hanging="9pt"/>
      </w:pPr>
    </w:lvl>
    <w:lvl w:ilvl="6" w:tplc="0415000F">
      <w:start w:val="1"/>
      <w:numFmt w:val="decimal"/>
      <w:lvlText w:val="%7."/>
      <w:lvlJc w:val="start"/>
      <w:pPr>
        <w:ind w:start="242.25pt" w:hanging="18pt"/>
      </w:pPr>
    </w:lvl>
    <w:lvl w:ilvl="7" w:tplc="04150019">
      <w:start w:val="1"/>
      <w:numFmt w:val="lowerLetter"/>
      <w:lvlText w:val="%8."/>
      <w:lvlJc w:val="start"/>
      <w:pPr>
        <w:ind w:start="278.25pt" w:hanging="18pt"/>
      </w:pPr>
    </w:lvl>
    <w:lvl w:ilvl="8" w:tplc="0415001B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2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5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6"/>
  </w:num>
  <w:num w:numId="5" w16cid:durableId="1608536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8"/>
  </w:num>
  <w:num w:numId="13" w16cid:durableId="802580676">
    <w:abstractNumId w:val="7"/>
  </w:num>
  <w:num w:numId="14" w16cid:durableId="1474179175">
    <w:abstractNumId w:val="11"/>
  </w:num>
  <w:num w:numId="15" w16cid:durableId="15187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82116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15:person w15:author="Piotr Kozera">
    <w15:presenceInfo w15:providerId="AD" w15:userId="S::piotr.kozera@aquanet.pl::1d921a8d-a3f8-4515-a59c-e349eb291272"/>
  </w15:person>
</w15:people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0496A"/>
    <w:rsid w:val="00004A42"/>
    <w:rsid w:val="00016074"/>
    <w:rsid w:val="00032E86"/>
    <w:rsid w:val="00033FF3"/>
    <w:rsid w:val="00056612"/>
    <w:rsid w:val="00076356"/>
    <w:rsid w:val="00077D07"/>
    <w:rsid w:val="00093905"/>
    <w:rsid w:val="000B282E"/>
    <w:rsid w:val="000B39AB"/>
    <w:rsid w:val="000C18A1"/>
    <w:rsid w:val="000E474C"/>
    <w:rsid w:val="000E6342"/>
    <w:rsid w:val="001177F8"/>
    <w:rsid w:val="00122640"/>
    <w:rsid w:val="00127029"/>
    <w:rsid w:val="00144E72"/>
    <w:rsid w:val="00161803"/>
    <w:rsid w:val="00162BE6"/>
    <w:rsid w:val="00175928"/>
    <w:rsid w:val="0017796C"/>
    <w:rsid w:val="0018239F"/>
    <w:rsid w:val="00194F31"/>
    <w:rsid w:val="001A58DB"/>
    <w:rsid w:val="001B1F77"/>
    <w:rsid w:val="001B3D12"/>
    <w:rsid w:val="001B7D61"/>
    <w:rsid w:val="001C0943"/>
    <w:rsid w:val="001C19D6"/>
    <w:rsid w:val="001E2683"/>
    <w:rsid w:val="001E7D1A"/>
    <w:rsid w:val="00204B55"/>
    <w:rsid w:val="00204C18"/>
    <w:rsid w:val="00217CA3"/>
    <w:rsid w:val="0023313A"/>
    <w:rsid w:val="00234671"/>
    <w:rsid w:val="00264387"/>
    <w:rsid w:val="00272523"/>
    <w:rsid w:val="00272679"/>
    <w:rsid w:val="00287706"/>
    <w:rsid w:val="002A1A85"/>
    <w:rsid w:val="002C1B6A"/>
    <w:rsid w:val="002C6212"/>
    <w:rsid w:val="002C6BB8"/>
    <w:rsid w:val="002E03D5"/>
    <w:rsid w:val="002F12A2"/>
    <w:rsid w:val="00325612"/>
    <w:rsid w:val="00357948"/>
    <w:rsid w:val="00363354"/>
    <w:rsid w:val="00367704"/>
    <w:rsid w:val="003736B6"/>
    <w:rsid w:val="00373F6E"/>
    <w:rsid w:val="00374D48"/>
    <w:rsid w:val="00376B83"/>
    <w:rsid w:val="00392637"/>
    <w:rsid w:val="003956C3"/>
    <w:rsid w:val="003956CF"/>
    <w:rsid w:val="003C52AF"/>
    <w:rsid w:val="003C7626"/>
    <w:rsid w:val="003D23C8"/>
    <w:rsid w:val="003D3193"/>
    <w:rsid w:val="003D5850"/>
    <w:rsid w:val="00401140"/>
    <w:rsid w:val="00403DE0"/>
    <w:rsid w:val="00413C2E"/>
    <w:rsid w:val="00420D34"/>
    <w:rsid w:val="00425046"/>
    <w:rsid w:val="0043233F"/>
    <w:rsid w:val="00441EB0"/>
    <w:rsid w:val="00455784"/>
    <w:rsid w:val="0045691B"/>
    <w:rsid w:val="004616D3"/>
    <w:rsid w:val="0046665F"/>
    <w:rsid w:val="0047261C"/>
    <w:rsid w:val="004837F0"/>
    <w:rsid w:val="0048570B"/>
    <w:rsid w:val="00485C50"/>
    <w:rsid w:val="004D744E"/>
    <w:rsid w:val="004E0881"/>
    <w:rsid w:val="004E4975"/>
    <w:rsid w:val="00501B37"/>
    <w:rsid w:val="0050566A"/>
    <w:rsid w:val="00507B5F"/>
    <w:rsid w:val="00517906"/>
    <w:rsid w:val="005359D0"/>
    <w:rsid w:val="0054509C"/>
    <w:rsid w:val="00547737"/>
    <w:rsid w:val="00563EFB"/>
    <w:rsid w:val="0058193F"/>
    <w:rsid w:val="00585F38"/>
    <w:rsid w:val="00593C37"/>
    <w:rsid w:val="005A2B6B"/>
    <w:rsid w:val="005B04E7"/>
    <w:rsid w:val="005C2136"/>
    <w:rsid w:val="005C3A56"/>
    <w:rsid w:val="005D34F3"/>
    <w:rsid w:val="005D47FB"/>
    <w:rsid w:val="005E3E83"/>
    <w:rsid w:val="005F41F0"/>
    <w:rsid w:val="006210D5"/>
    <w:rsid w:val="00625197"/>
    <w:rsid w:val="006462D8"/>
    <w:rsid w:val="00646A48"/>
    <w:rsid w:val="00646F4F"/>
    <w:rsid w:val="006563E6"/>
    <w:rsid w:val="00657D6C"/>
    <w:rsid w:val="00661BE2"/>
    <w:rsid w:val="006826EA"/>
    <w:rsid w:val="006924FE"/>
    <w:rsid w:val="00727443"/>
    <w:rsid w:val="00746590"/>
    <w:rsid w:val="00752920"/>
    <w:rsid w:val="00753774"/>
    <w:rsid w:val="007620A2"/>
    <w:rsid w:val="00790104"/>
    <w:rsid w:val="007948E7"/>
    <w:rsid w:val="00797319"/>
    <w:rsid w:val="007F5AC9"/>
    <w:rsid w:val="00800300"/>
    <w:rsid w:val="00812E1F"/>
    <w:rsid w:val="008207E3"/>
    <w:rsid w:val="00853046"/>
    <w:rsid w:val="00853231"/>
    <w:rsid w:val="008536FB"/>
    <w:rsid w:val="008608B8"/>
    <w:rsid w:val="0086091C"/>
    <w:rsid w:val="00865D89"/>
    <w:rsid w:val="00873F86"/>
    <w:rsid w:val="00873FE2"/>
    <w:rsid w:val="00891D6F"/>
    <w:rsid w:val="00892F9A"/>
    <w:rsid w:val="008A4AF4"/>
    <w:rsid w:val="008A6046"/>
    <w:rsid w:val="008B4ADD"/>
    <w:rsid w:val="00902448"/>
    <w:rsid w:val="00903DBF"/>
    <w:rsid w:val="009110EA"/>
    <w:rsid w:val="00920EED"/>
    <w:rsid w:val="009412D4"/>
    <w:rsid w:val="00954801"/>
    <w:rsid w:val="00974076"/>
    <w:rsid w:val="009A1AC6"/>
    <w:rsid w:val="009B67DF"/>
    <w:rsid w:val="009D7A02"/>
    <w:rsid w:val="009F678D"/>
    <w:rsid w:val="00A02271"/>
    <w:rsid w:val="00A12631"/>
    <w:rsid w:val="00A23EC6"/>
    <w:rsid w:val="00A23FDB"/>
    <w:rsid w:val="00A25DDB"/>
    <w:rsid w:val="00A30488"/>
    <w:rsid w:val="00A32139"/>
    <w:rsid w:val="00A4564B"/>
    <w:rsid w:val="00A8440B"/>
    <w:rsid w:val="00A907FC"/>
    <w:rsid w:val="00A96A5A"/>
    <w:rsid w:val="00AB16C3"/>
    <w:rsid w:val="00AB195B"/>
    <w:rsid w:val="00AB66F0"/>
    <w:rsid w:val="00AC750F"/>
    <w:rsid w:val="00AE4ABF"/>
    <w:rsid w:val="00AF4709"/>
    <w:rsid w:val="00AF7280"/>
    <w:rsid w:val="00B02A53"/>
    <w:rsid w:val="00B104A4"/>
    <w:rsid w:val="00B60FCC"/>
    <w:rsid w:val="00B846BB"/>
    <w:rsid w:val="00B85722"/>
    <w:rsid w:val="00BB62D4"/>
    <w:rsid w:val="00BD18CC"/>
    <w:rsid w:val="00BD57F2"/>
    <w:rsid w:val="00BE0293"/>
    <w:rsid w:val="00BF7124"/>
    <w:rsid w:val="00C04FF3"/>
    <w:rsid w:val="00C0701B"/>
    <w:rsid w:val="00C0759B"/>
    <w:rsid w:val="00C13043"/>
    <w:rsid w:val="00C169CB"/>
    <w:rsid w:val="00C401E5"/>
    <w:rsid w:val="00C527AC"/>
    <w:rsid w:val="00C764D5"/>
    <w:rsid w:val="00CB5567"/>
    <w:rsid w:val="00CC1F55"/>
    <w:rsid w:val="00CD70D9"/>
    <w:rsid w:val="00D04804"/>
    <w:rsid w:val="00D11645"/>
    <w:rsid w:val="00D141A6"/>
    <w:rsid w:val="00D14D32"/>
    <w:rsid w:val="00D45926"/>
    <w:rsid w:val="00D462A5"/>
    <w:rsid w:val="00D464C6"/>
    <w:rsid w:val="00D602D1"/>
    <w:rsid w:val="00D62AE4"/>
    <w:rsid w:val="00DA23D0"/>
    <w:rsid w:val="00DB5D85"/>
    <w:rsid w:val="00DB7A9F"/>
    <w:rsid w:val="00DD3E75"/>
    <w:rsid w:val="00DE2375"/>
    <w:rsid w:val="00DE54B4"/>
    <w:rsid w:val="00DE68C4"/>
    <w:rsid w:val="00DF32DE"/>
    <w:rsid w:val="00E31DB5"/>
    <w:rsid w:val="00E348B3"/>
    <w:rsid w:val="00E47076"/>
    <w:rsid w:val="00EA0422"/>
    <w:rsid w:val="00EA052C"/>
    <w:rsid w:val="00EA6703"/>
    <w:rsid w:val="00EA779E"/>
    <w:rsid w:val="00F050F8"/>
    <w:rsid w:val="00F07A31"/>
    <w:rsid w:val="00F10FD2"/>
    <w:rsid w:val="00F1545B"/>
    <w:rsid w:val="00F214FC"/>
    <w:rsid w:val="00F22E0D"/>
    <w:rsid w:val="00F27155"/>
    <w:rsid w:val="00F62095"/>
    <w:rsid w:val="00F64BA0"/>
    <w:rsid w:val="00F67B51"/>
    <w:rsid w:val="00F70799"/>
    <w:rsid w:val="00F70E1E"/>
    <w:rsid w:val="00F879FE"/>
    <w:rsid w:val="00F93C80"/>
    <w:rsid w:val="00FB31C6"/>
    <w:rsid w:val="00FB3EA5"/>
    <w:rsid w:val="00FC4209"/>
    <w:rsid w:val="00FD05D6"/>
    <w:rsid w:val="00FD785D"/>
    <w:rsid w:val="00FE1C53"/>
    <w:rsid w:val="00FE21C0"/>
    <w:rsid w:val="00FF0E21"/>
    <w:rsid w:val="00FF5A89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uiPriority w:val="99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0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49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odbiorefaktury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6" Type="http://purl.oclc.org/ooxml/officeDocument/relationships/theme" Target="theme/theme1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schemas.microsoft.com/office/2011/relationships/people" Target="people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52</TotalTime>
  <Pages>6</Pages>
  <Words>2387</Words>
  <Characters>14969</Characters>
  <Application>Microsoft Office Word</Application>
  <DocSecurity>0</DocSecurity>
  <Lines>287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31</cp:revision>
  <cp:lastPrinted>2025-11-05T07:24:00Z</cp:lastPrinted>
  <dcterms:created xsi:type="dcterms:W3CDTF">2025-04-11T08:27:00Z</dcterms:created>
  <dcterms:modified xsi:type="dcterms:W3CDTF">2026-02-02T10:35:00Z</dcterms:modified>
</cp:coreProperties>
</file>